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64802B74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del w:id="0" w:author="Eklund Marjut" w:date="2025-05-22T13:16:00Z">
              <w:r w:rsidR="00EA0CF9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RC1</w:delText>
              </w:r>
            </w:del>
            <w:ins w:id="1" w:author="Eklund Marjut" w:date="2025-05-22T13:16:00Z"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RC2</w:t>
              </w:r>
            </w:ins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72AAEC7A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del w:id="2" w:author="Eklund Marjut" w:date="2025-05-22T13:17:00Z"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begin"/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InstrText xml:space="preserve"> DOCPROPERTY  Pvm  \* MERGEFORMAT </w:delInstr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separate"/>
              </w:r>
              <w:r w:rsidR="005906B3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2</w:delText>
              </w:r>
              <w:r w:rsidR="00E75CC6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7.5.2024</w:del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end"/>
              </w:r>
            </w:del>
            <w:ins w:id="3" w:author="Eklund Marjut" w:date="2025-09-11T14:51:00Z">
              <w:r w:rsidR="002248C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11</w:t>
              </w:r>
            </w:ins>
            <w:ins w:id="4" w:author="Eklund Marjut" w:date="2025-08-14T13:07:00Z">
              <w:r w:rsidR="00F77DD2">
                <w:rPr>
                  <w:rFonts w:ascii="Times New Roman" w:hAnsi="Times New Roman" w:cs="Times New Roman"/>
                  <w:b/>
                  <w:sz w:val="32"/>
                  <w:szCs w:val="32"/>
                </w:rPr>
                <w:t>.</w:t>
              </w:r>
            </w:ins>
            <w:ins w:id="5" w:author="Eklund Marjut" w:date="2025-09-11T14:51:00Z">
              <w:r w:rsidR="002248C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9</w:t>
              </w:r>
            </w:ins>
            <w:ins w:id="6" w:author="Eklund Marjut" w:date="2025-08-14T13:07:00Z">
              <w:r w:rsidR="00F77DD2">
                <w:rPr>
                  <w:rFonts w:ascii="Times New Roman" w:hAnsi="Times New Roman" w:cs="Times New Roman"/>
                  <w:b/>
                  <w:sz w:val="32"/>
                  <w:szCs w:val="32"/>
                </w:rPr>
                <w:t>.2025</w:t>
              </w:r>
            </w:ins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="00DA6101" w:rsidRPr="00F15755">
              <w:rPr>
                <w:rStyle w:val="Hyperlinkki"/>
                <w:noProof/>
              </w:rPr>
              <w:t>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Työn tausta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="00DA6101" w:rsidRPr="00F15755">
              <w:rPr>
                <w:rStyle w:val="Hyperlinkki"/>
                <w:noProof/>
              </w:rPr>
              <w:t>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Määrittelyn tavoite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="00DA6101" w:rsidRPr="00F15755">
              <w:rPr>
                <w:rStyle w:val="Hyperlinkki"/>
                <w:noProof/>
              </w:rPr>
              <w:t>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Tietosisältömäärittelyt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="00DA6101" w:rsidRPr="00F15755">
              <w:rPr>
                <w:rStyle w:val="Hyperlinkki"/>
                <w:noProof/>
              </w:rPr>
              <w:t>1.4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Käytetty notaatio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="00DA6101" w:rsidRPr="00F15755">
              <w:rPr>
                <w:rStyle w:val="Hyperlinkki"/>
                <w:noProof/>
              </w:rPr>
              <w:t>1.5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Viitatut 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0730D0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="00DA6101" w:rsidRPr="00F15755">
              <w:rPr>
                <w:rStyle w:val="Hyperlinkki"/>
                <w:noProof/>
              </w:rPr>
              <w:t>2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MERKINNÄN ASIAKIRJARAKENNE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="00DA6101" w:rsidRPr="00F15755">
              <w:rPr>
                <w:rStyle w:val="Hyperlinkki"/>
                <w:noProof/>
              </w:rPr>
              <w:t>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Perusrakenne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="00DA6101" w:rsidRPr="00F15755">
              <w:rPr>
                <w:rStyle w:val="Hyperlinkki"/>
                <w:noProof/>
              </w:rPr>
              <w:t>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Header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="00DA6101" w:rsidRPr="00F15755">
              <w:rPr>
                <w:rStyle w:val="Hyperlinkki"/>
                <w:noProof/>
              </w:rPr>
              <w:t>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merkintä – näkymä/merkintä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0730D0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="00DA6101" w:rsidRPr="00F15755">
              <w:rPr>
                <w:rStyle w:val="Hyperlinkki"/>
                <w:noProof/>
              </w:rPr>
              <w:t>3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tiedot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10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="00DA6101" w:rsidRPr="00F15755">
              <w:rPr>
                <w:rStyle w:val="Hyperlinkki"/>
                <w:noProof/>
              </w:rPr>
              <w:t>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Kontaktin perustiedot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11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0730D0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="00DA6101" w:rsidRPr="00F15755">
              <w:rPr>
                <w:rStyle w:val="Hyperlinkki"/>
                <w:noProof/>
              </w:rPr>
              <w:t>3.1.1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Yhteydenottopäivä ja -kellonaika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0730D0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="00DA6101" w:rsidRPr="00F15755">
              <w:rPr>
                <w:rStyle w:val="Hyperlinkki"/>
                <w:noProof/>
              </w:rPr>
              <w:t>3.1.2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Asiointitapa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0730D0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="00DA6101" w:rsidRPr="00F15755">
              <w:rPr>
                <w:rStyle w:val="Hyperlinkki"/>
                <w:noProof/>
              </w:rPr>
              <w:t>3.1.3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Käynnin luonne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="00DA6101" w:rsidRPr="00F15755">
              <w:rPr>
                <w:rStyle w:val="Hyperlinkki"/>
                <w:noProof/>
                <w:lang w:val="en-US"/>
              </w:rPr>
              <w:t>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Oirearviointi -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0730D0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="00DA6101" w:rsidRPr="00F15755">
              <w:rPr>
                <w:rStyle w:val="Hyperlinkki"/>
                <w:noProof/>
                <w:lang w:val="en-US"/>
              </w:rPr>
              <w:t>3.2.1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0730D0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="00DA6101" w:rsidRPr="00F15755">
              <w:rPr>
                <w:rStyle w:val="Hyperlinkki"/>
                <w:noProof/>
                <w:lang w:val="en-US"/>
              </w:rPr>
              <w:t>3.2.2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0730D0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="00DA6101" w:rsidRPr="00F15755">
              <w:rPr>
                <w:rStyle w:val="Hyperlinkki"/>
                <w:noProof/>
                <w:lang w:val="en-US"/>
              </w:rPr>
              <w:t>3.2.3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 –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0730D0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="00DA6101" w:rsidRPr="00F15755">
              <w:rPr>
                <w:rStyle w:val="Hyperlinkki"/>
                <w:noProof/>
                <w:lang w:val="en-US"/>
              </w:rPr>
              <w:t>3.2.3.1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Yhteydenoton syy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0730D0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="00DA6101" w:rsidRPr="00F15755">
              <w:rPr>
                <w:rStyle w:val="Hyperlinkki"/>
                <w:noProof/>
              </w:rPr>
              <w:t>3.2.3.2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Arvio oireen alkamispäivästä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0730D0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="00DA6101" w:rsidRPr="00F15755">
              <w:rPr>
                <w:rStyle w:val="Hyperlinkki"/>
                <w:noProof/>
                <w:lang w:val="en-US"/>
              </w:rPr>
              <w:t>3.2.3.3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0730D0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="00DA6101" w:rsidRPr="00F15755">
              <w:rPr>
                <w:rStyle w:val="Hyperlinkki"/>
                <w:noProof/>
              </w:rPr>
              <w:t>3.2.3.4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Ammattihenkilön arvio hoidon syystä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0730D0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="00DA6101" w:rsidRPr="00F15755">
              <w:rPr>
                <w:rStyle w:val="Hyperlinkki"/>
                <w:noProof/>
              </w:rPr>
              <w:t>3.2.4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tulos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0730D0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="00DA6101" w:rsidRPr="00F15755">
              <w:rPr>
                <w:rStyle w:val="Hyperlinkki"/>
                <w:noProof/>
                <w:lang w:val="en-US"/>
              </w:rPr>
              <w:t>3.2.5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0730D0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="00DA6101" w:rsidRPr="00F15755">
              <w:rPr>
                <w:rStyle w:val="Hyperlinkki"/>
                <w:noProof/>
              </w:rPr>
              <w:t>3.2.6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Esitiedot asiakkaan tai potilaan kertomana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="00DA6101" w:rsidRPr="00F15755">
              <w:rPr>
                <w:rStyle w:val="Hyperlinkki"/>
                <w:noProof/>
              </w:rPr>
              <w:t>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Yleinen toimintakyky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0730D0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="00DA6101" w:rsidRPr="00F15755">
              <w:rPr>
                <w:rStyle w:val="Hyperlinkki"/>
                <w:noProof/>
              </w:rPr>
              <w:t>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Lisätiedot ja suunnitelma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0730D0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="00DA6101" w:rsidRPr="00F15755">
              <w:rPr>
                <w:rStyle w:val="Hyperlinkki"/>
                <w:noProof/>
              </w:rPr>
              <w:t>4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VERSIOHISTORIA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18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14" w:name="_Toc498613746"/>
      <w:bookmarkStart w:id="15" w:name="_Toc198812171"/>
      <w:r>
        <w:rPr>
          <w:caps w:val="0"/>
        </w:rPr>
        <w:t>JOHDANTO</w:t>
      </w:r>
      <w:bookmarkEnd w:id="14"/>
      <w:bookmarkEnd w:id="15"/>
    </w:p>
    <w:p w14:paraId="7A1F01C5" w14:textId="77777777" w:rsidR="00D81662" w:rsidRDefault="004B668F" w:rsidP="00E94A6F">
      <w:pPr>
        <w:pStyle w:val="Otsikko2"/>
      </w:pPr>
      <w:bookmarkStart w:id="16" w:name="_Toc498613747"/>
      <w:bookmarkStart w:id="17" w:name="_Toc198812172"/>
      <w:r>
        <w:t>Työn tausta</w:t>
      </w:r>
      <w:bookmarkEnd w:id="16"/>
      <w:bookmarkEnd w:id="17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18" w:name="_Toc498613748"/>
      <w:bookmarkStart w:id="19" w:name="_Toc198812173"/>
      <w:r>
        <w:t>Määrittelyn tavoite</w:t>
      </w:r>
      <w:bookmarkEnd w:id="18"/>
      <w:bookmarkEnd w:id="19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20" w:name="_Toc498613749"/>
      <w:bookmarkStart w:id="21" w:name="_Toc198812174"/>
      <w:r>
        <w:t>Tietosisältömäärittely</w:t>
      </w:r>
      <w:r w:rsidR="00F131D9">
        <w:t>t</w:t>
      </w:r>
      <w:bookmarkEnd w:id="20"/>
      <w:bookmarkEnd w:id="21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22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23" w:name="_Toc198812175"/>
      <w:r>
        <w:lastRenderedPageBreak/>
        <w:t>Käytetty notaatio</w:t>
      </w:r>
      <w:bookmarkEnd w:id="22"/>
      <w:bookmarkEnd w:id="23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24" w:name="_Toc498613751"/>
      <w:bookmarkStart w:id="25" w:name="_Toc198812176"/>
      <w:r>
        <w:t>Viitatut määrittelyt</w:t>
      </w:r>
      <w:bookmarkEnd w:id="24"/>
      <w:bookmarkEnd w:id="25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26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26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27" w:name="_Toc498613752"/>
      <w:bookmarkStart w:id="28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27"/>
      <w:bookmarkEnd w:id="28"/>
    </w:p>
    <w:p w14:paraId="7A1F01CD" w14:textId="77777777" w:rsidR="004B668F" w:rsidRDefault="004B668F" w:rsidP="00AE0334">
      <w:pPr>
        <w:pStyle w:val="Otsikko2"/>
      </w:pPr>
      <w:bookmarkStart w:id="29" w:name="_Toc498613753"/>
      <w:bookmarkStart w:id="30" w:name="_Toc198812178"/>
      <w:r>
        <w:t>Perusrakenne</w:t>
      </w:r>
      <w:bookmarkEnd w:id="29"/>
      <w:bookmarkEnd w:id="30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31" w:name="_Hlk163130981"/>
      <w:r w:rsidR="003E32A0">
        <w:t>Hoidon tarpeen arvio</w:t>
      </w:r>
      <w:r w:rsidR="00B41969">
        <w:t xml:space="preserve"> </w:t>
      </w:r>
      <w:bookmarkEnd w:id="31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ins w:id="32" w:author="Eklund Marjut" w:date="2025-05-22T13:12:00Z">
        <w:r w:rsidRPr="00DA6101">
          <w:rPr>
            <w:b/>
            <w:noProof/>
          </w:rPr>
          <w:drawing>
            <wp:inline distT="0" distB="0" distL="0" distR="0" wp14:anchorId="1D048CAF" wp14:editId="5829C8D1">
              <wp:extent cx="5868035" cy="2426335"/>
              <wp:effectExtent l="0" t="0" r="0" b="0"/>
              <wp:docPr id="2" name="Kuv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68035" cy="24263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33" w:name="_Toc498613754"/>
      <w:bookmarkStart w:id="34" w:name="_Toc198812179"/>
      <w:proofErr w:type="spellStart"/>
      <w:r>
        <w:t>Header</w:t>
      </w:r>
      <w:bookmarkEnd w:id="33"/>
      <w:bookmarkEnd w:id="34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35" w:name="_Toc198812180"/>
      <w:r>
        <w:t>Hoidon tarpeen arvio</w:t>
      </w:r>
      <w:r w:rsidR="003E32A0">
        <w:t>inni</w:t>
      </w:r>
      <w:r>
        <w:t>n merkintä – näkymä/merkintä</w:t>
      </w:r>
      <w:bookmarkEnd w:id="35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proofErr w:type="gramStart"/>
      <w:r>
        <w:t>1</w:t>
      </w:r>
      <w:r w:rsidRPr="00E74AF6">
        <w:t>..</w:t>
      </w:r>
      <w:proofErr w:type="gramEnd"/>
      <w:r w:rsidRPr="00E74AF6">
        <w:t xml:space="preserve">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>a.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>a. PAKOLLINEN yksi [</w:t>
      </w:r>
      <w:proofErr w:type="gramStart"/>
      <w:r w:rsidRPr="00E74AF6">
        <w:rPr>
          <w:rStyle w:val="Snt5Char"/>
        </w:rPr>
        <w:t>1..</w:t>
      </w:r>
      <w:proofErr w:type="gramEnd"/>
      <w:r w:rsidRPr="00E74AF6">
        <w:rPr>
          <w:rStyle w:val="Snt5Char"/>
        </w:rPr>
        <w:t xml:space="preserve">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 w:rsidRPr="0080598B">
        <w:t>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proofErr w:type="gramStart"/>
      <w:r w:rsidR="0049029B">
        <w:t>1..</w:t>
      </w:r>
      <w:proofErr w:type="gramEnd"/>
      <w:r w:rsidR="0049029B">
        <w:t>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>PAKOLLINEN yksi [</w:t>
      </w:r>
      <w:proofErr w:type="gramStart"/>
      <w:r w:rsidR="009D482E">
        <w:t>1..</w:t>
      </w:r>
      <w:proofErr w:type="gramEnd"/>
      <w:r w:rsidR="009D482E">
        <w:t xml:space="preserve">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proofErr w:type="gramStart"/>
      <w:r>
        <w:t>1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36" w:name="_Hoidon_tarpeen_ARVION"/>
      <w:bookmarkStart w:id="37" w:name="_Toc198812181"/>
      <w:bookmarkEnd w:id="36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37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2248C1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>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</w:t>
      </w:r>
      <w:proofErr w:type="gramStart"/>
      <w:r w:rsidRPr="00441CCD">
        <w:rPr>
          <w:bCs/>
        </w:rPr>
        <w:t>3)*</w:t>
      </w:r>
      <w:proofErr w:type="gramEnd"/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</w:t>
      </w:r>
      <w:proofErr w:type="gramStart"/>
      <w:r w:rsidRPr="00441CCD">
        <w:rPr>
          <w:bCs/>
        </w:rPr>
        <w:t>4)*</w:t>
      </w:r>
      <w:proofErr w:type="gramEnd"/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</w:t>
      </w:r>
      <w:proofErr w:type="gramStart"/>
      <w:r w:rsidRPr="00441CCD">
        <w:t>6)*</w:t>
      </w:r>
      <w:proofErr w:type="gramEnd"/>
      <w:r w:rsidRPr="00441CCD">
        <w:t>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</w:t>
      </w:r>
      <w:proofErr w:type="gramStart"/>
      <w:r w:rsidRPr="00441CCD">
        <w:t>7)*</w:t>
      </w:r>
      <w:proofErr w:type="gramEnd"/>
      <w:r w:rsidRPr="00441CCD">
        <w:t>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</w:t>
      </w:r>
      <w:proofErr w:type="gramStart"/>
      <w:r w:rsidRPr="00441CCD">
        <w:t>13)*</w:t>
      </w:r>
      <w:proofErr w:type="gramEnd"/>
      <w:r w:rsidRPr="00441CCD">
        <w:t>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</w:t>
      </w:r>
      <w:proofErr w:type="gramStart"/>
      <w:r>
        <w:t>31)*</w:t>
      </w:r>
      <w:proofErr w:type="gramEnd"/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</w:t>
      </w:r>
      <w:proofErr w:type="gramStart"/>
      <w:r>
        <w:t>35)*</w:t>
      </w:r>
      <w:proofErr w:type="gramEnd"/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</w:t>
      </w:r>
      <w:proofErr w:type="gramStart"/>
      <w:r>
        <w:t>36)*</w:t>
      </w:r>
      <w:proofErr w:type="gramEnd"/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</w:t>
      </w:r>
      <w:proofErr w:type="gramStart"/>
      <w:r>
        <w:t>32)*</w:t>
      </w:r>
      <w:proofErr w:type="gramEnd"/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</w:t>
      </w:r>
      <w:proofErr w:type="gramStart"/>
      <w:r>
        <w:t>29)*</w:t>
      </w:r>
      <w:proofErr w:type="gramEnd"/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</w:t>
      </w:r>
      <w:proofErr w:type="gramStart"/>
      <w:r>
        <w:t>33)*</w:t>
      </w:r>
      <w:proofErr w:type="gramEnd"/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</w:t>
      </w:r>
      <w:proofErr w:type="gramStart"/>
      <w:r>
        <w:t>34)*</w:t>
      </w:r>
      <w:proofErr w:type="gramEnd"/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</w:t>
      </w:r>
      <w:proofErr w:type="gramStart"/>
      <w:r>
        <w:t>23)*</w:t>
      </w:r>
      <w:proofErr w:type="gramEnd"/>
      <w:r>
        <w:t>,**</w:t>
      </w:r>
    </w:p>
    <w:p w14:paraId="43D92E61" w14:textId="12D79850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del w:id="38" w:author="Eklund Marjut" w:date="2025-05-22T13:15:00Z">
        <w:r w:rsidDel="00DA6101">
          <w:delText>nykytilasta</w:delText>
        </w:r>
      </w:del>
      <w:ins w:id="39" w:author="Eklund Marjut" w:date="2025-05-22T13:15:00Z">
        <w:r w:rsidR="00DA6101">
          <w:t>ja suunnitelma</w:t>
        </w:r>
      </w:ins>
      <w:r>
        <w:t>: (</w:t>
      </w:r>
      <w:proofErr w:type="gramStart"/>
      <w:r>
        <w:t>24)*</w:t>
      </w:r>
      <w:proofErr w:type="gramEnd"/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proofErr w:type="gramStart"/>
      <w:r w:rsidR="00441CCD" w:rsidRPr="0095153D">
        <w:t>1..</w:t>
      </w:r>
      <w:proofErr w:type="gramEnd"/>
      <w:r w:rsidR="00441CCD" w:rsidRPr="0095153D">
        <w:t>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proofErr w:type="gramStart"/>
      <w:r w:rsidR="002551B5" w:rsidRPr="0095153D">
        <w:t>1..</w:t>
      </w:r>
      <w:proofErr w:type="gramEnd"/>
      <w:r w:rsidR="002551B5" w:rsidRPr="0095153D">
        <w:t xml:space="preserve">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</w:t>
      </w:r>
      <w:proofErr w:type="gramStart"/>
      <w:r w:rsidRPr="0082643A"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>d.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proofErr w:type="gramStart"/>
      <w:r w:rsidR="00941B1B">
        <w:t>1..</w:t>
      </w:r>
      <w:proofErr w:type="gramEnd"/>
      <w:r w:rsidR="00941B1B">
        <w:t>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>a.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04CF26DC" w:rsidR="000347EE" w:rsidRPr="00A870DB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r w:rsidR="00084634">
        <w:fldChar w:fldCharType="begin"/>
      </w:r>
      <w:r w:rsidR="00DA6101">
        <w:instrText>HYPERLINK  \l "_Lisätiedot_nykytilasta_-"</w:instrText>
      </w:r>
      <w:r w:rsidR="00084634">
        <w:fldChar w:fldCharType="separate"/>
      </w:r>
      <w:del w:id="40" w:author="Eklund Marjut" w:date="2025-05-22T13:13:00Z">
        <w:r w:rsidRPr="00A63410" w:rsidDel="00DA6101">
          <w:rPr>
            <w:rStyle w:val="Hyperlinkki"/>
          </w:rPr>
          <w:delText>Lisätiedot nykytilasta</w:delText>
        </w:r>
      </w:del>
      <w:ins w:id="41" w:author="Eklund Marjut" w:date="2025-05-22T13:13:00Z">
        <w:r w:rsidR="00DA6101">
          <w:rPr>
            <w:rStyle w:val="Hyperlinkki"/>
          </w:rPr>
          <w:t>Lisätiedot ja suunnitelma</w:t>
        </w:r>
      </w:ins>
      <w:r w:rsidR="00084634">
        <w:rPr>
          <w:rStyle w:val="Hyperlinkki"/>
        </w:rPr>
        <w:fldChar w:fldCharType="end"/>
      </w:r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42" w:name="_Kontaktin_perustiedot_-"/>
    <w:bookmarkEnd w:id="42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43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43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2248C1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</w:t>
      </w:r>
      <w:proofErr w:type="gramStart"/>
      <w:r w:rsidR="00D513A3" w:rsidRPr="007E0AC1">
        <w:t>1..</w:t>
      </w:r>
      <w:proofErr w:type="gramEnd"/>
      <w:r w:rsidR="00D513A3" w:rsidRPr="007E0AC1">
        <w:t>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>. PAKOLLINEN yksi [</w:t>
      </w:r>
      <w:proofErr w:type="gramStart"/>
      <w:r w:rsidR="00D513A3" w:rsidRPr="0082643A">
        <w:t>1..</w:t>
      </w:r>
      <w:proofErr w:type="gramEnd"/>
      <w:r w:rsidR="00D513A3" w:rsidRPr="0082643A">
        <w:t xml:space="preserve">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3DC6072E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proofErr w:type="gramStart"/>
      <w:r w:rsidR="00D513A3">
        <w:t>1</w:t>
      </w:r>
      <w:r w:rsidR="00D513A3" w:rsidRPr="00125567">
        <w:t>..</w:t>
      </w:r>
      <w:proofErr w:type="gramEnd"/>
      <w:r w:rsidR="00D513A3" w:rsidRPr="00125567">
        <w:t>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</w:t>
      </w:r>
      <w:r w:rsidR="00F77DD2">
        <w:t>4</w:t>
      </w:r>
      <w:r w:rsidR="00D513A3">
        <w:t>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44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44"/>
    </w:p>
    <w:p w14:paraId="6DA39F3D" w14:textId="33DB886C" w:rsidR="009E426A" w:rsidRDefault="009E426A" w:rsidP="009E426A">
      <w:pPr>
        <w:pStyle w:val="Snt3"/>
      </w:pPr>
      <w:r>
        <w:t>b. VAIHTOEHTOISESTI PAKOLLINEN yksi [</w:t>
      </w:r>
      <w:proofErr w:type="gramStart"/>
      <w:r>
        <w:t>1..</w:t>
      </w:r>
      <w:proofErr w:type="gramEnd"/>
      <w:r>
        <w:t xml:space="preserve">1] </w:t>
      </w:r>
      <w:r w:rsidRPr="00C00E6C">
        <w:t xml:space="preserve">id/@root=”1.2.246.21” ja id/@extension </w:t>
      </w:r>
      <w:r>
        <w:t>Henkilötunnus (1</w:t>
      </w:r>
      <w:r w:rsidR="00F77DD2">
        <w:t>2</w:t>
      </w:r>
      <w:r>
        <w:t>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</w:t>
      </w:r>
      <w:proofErr w:type="gramStart"/>
      <w:r>
        <w:t>1..</w:t>
      </w:r>
      <w:proofErr w:type="gramEnd"/>
      <w:r>
        <w:t>1] id/@nullFlavor=”NA”</w:t>
      </w:r>
    </w:p>
    <w:p w14:paraId="5D550F08" w14:textId="0419F5B6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</w:t>
      </w:r>
      <w:r w:rsidR="00F77DD2">
        <w:t>2</w:t>
      </w:r>
      <w:r>
        <w:t>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>PAKOLLINEN yksi [</w:t>
      </w:r>
      <w:proofErr w:type="gramStart"/>
      <w:r w:rsidR="0065103E" w:rsidRPr="0082643A">
        <w:t>1..</w:t>
      </w:r>
      <w:proofErr w:type="gramEnd"/>
      <w:r w:rsidR="0065103E" w:rsidRPr="0082643A">
        <w:t xml:space="preserve">1] </w:t>
      </w:r>
      <w:proofErr w:type="spellStart"/>
      <w:r w:rsidR="0065103E" w:rsidRPr="0082643A">
        <w:t>code</w:t>
      </w:r>
      <w:proofErr w:type="spellEnd"/>
    </w:p>
    <w:p w14:paraId="52D69DF6" w14:textId="5314DB25" w:rsidR="00BE0034" w:rsidRDefault="00BE0034" w:rsidP="00AF7374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TAI @nullFlavor=”NA”</w:t>
      </w:r>
      <w:r w:rsidR="00AF7374">
        <w:br/>
      </w:r>
      <w:r w:rsidR="00AF7374">
        <w:lastRenderedPageBreak/>
        <w:t>Ammattioikeus on annettava, jos Ammatti (</w:t>
      </w:r>
      <w:r w:rsidR="00F77DD2">
        <w:t>13</w:t>
      </w:r>
      <w:r w:rsidR="00AF7374">
        <w:t xml:space="preserve">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>PAKOLLINEN yksi [</w:t>
      </w:r>
      <w:proofErr w:type="gramStart"/>
      <w:r w:rsidRPr="00D91E37">
        <w:rPr>
          <w:rStyle w:val="Snt2Char"/>
        </w:rPr>
        <w:t>1..</w:t>
      </w:r>
      <w:proofErr w:type="gramEnd"/>
      <w:r w:rsidRPr="00D91E37">
        <w:rPr>
          <w:rStyle w:val="Snt2Char"/>
        </w:rPr>
        <w:t xml:space="preserve">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</w:t>
      </w:r>
      <w:proofErr w:type="gramStart"/>
      <w:r w:rsidRPr="00D91E37">
        <w:rPr>
          <w:rStyle w:val="Snt3Char"/>
        </w:rPr>
        <w:t>1..</w:t>
      </w:r>
      <w:proofErr w:type="gramEnd"/>
      <w:r w:rsidRPr="00D91E37">
        <w:rPr>
          <w:rStyle w:val="Snt3Char"/>
        </w:rPr>
        <w:t xml:space="preserve">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>a.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</w:t>
      </w:r>
      <w:proofErr w:type="gramStart"/>
      <w:r w:rsidR="0025463E" w:rsidRPr="0080598B">
        <w:t>1..</w:t>
      </w:r>
      <w:proofErr w:type="gramEnd"/>
      <w:r w:rsidR="0025463E" w:rsidRPr="0080598B">
        <w:t>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proofErr w:type="gramStart"/>
      <w:r w:rsidRPr="005146F5">
        <w:t>1</w:t>
      </w:r>
      <w:r w:rsidR="001D23E0" w:rsidRPr="005146F5">
        <w:t>..</w:t>
      </w:r>
      <w:proofErr w:type="gramEnd"/>
      <w:r w:rsidR="001D23E0" w:rsidRPr="005146F5">
        <w:t xml:space="preserve">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>7. PAKOLLINEN yksi [</w:t>
      </w:r>
      <w:proofErr w:type="gramStart"/>
      <w:r w:rsidRPr="00FB12C9">
        <w:t>1..</w:t>
      </w:r>
      <w:proofErr w:type="gramEnd"/>
      <w:r w:rsidRPr="00FB12C9">
        <w:t xml:space="preserve">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>8. PAKOLLINEN yksi [</w:t>
      </w:r>
      <w:proofErr w:type="gramStart"/>
      <w:r w:rsidR="009631E2" w:rsidRPr="00FB12C9">
        <w:t>1..</w:t>
      </w:r>
      <w:proofErr w:type="gramEnd"/>
      <w:r w:rsidR="009631E2" w:rsidRPr="00FB12C9">
        <w:t xml:space="preserve">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45" w:name="_Yhteydenottopäivä_ja_-kellonaika"/>
    <w:bookmarkEnd w:id="45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6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46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>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 xml:space="preserve">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>. PAKOLLINEN yksi [</w:t>
      </w:r>
      <w:proofErr w:type="gramStart"/>
      <w:r w:rsidR="00533CD5" w:rsidRPr="00B51DDF">
        <w:t>1..</w:t>
      </w:r>
      <w:proofErr w:type="gramEnd"/>
      <w:r w:rsidR="00533CD5" w:rsidRPr="00B51DDF">
        <w:t xml:space="preserve">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47" w:name="_Asiointitapa_–_entryRelationship"/>
    <w:bookmarkEnd w:id="47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8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48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20505EE9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</w:t>
      </w:r>
      <w:del w:id="49" w:author="Eklund Marjut" w:date="2025-08-21T15:12:00Z">
        <w:r w:rsidR="00AD2947" w:rsidRPr="00FB12C9" w:rsidDel="00D34163">
          <w:delText>202301</w:delText>
        </w:r>
      </w:del>
      <w:ins w:id="50" w:author="Eklund Marjut" w:date="2025-08-21T15:12:00Z">
        <w:r w:rsidR="00D34163" w:rsidRPr="00FB12C9">
          <w:t>202</w:t>
        </w:r>
        <w:r w:rsidR="00D34163">
          <w:t>5</w:t>
        </w:r>
        <w:r w:rsidR="00D34163" w:rsidRPr="00FB12C9">
          <w:t>01</w:t>
        </w:r>
      </w:ins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51" w:name="_Käynnin_luonne_–"/>
    <w:bookmarkEnd w:id="51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52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52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53" w:name="_Oirearviointi_-_organizer"/>
    <w:bookmarkEnd w:id="53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54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55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55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</w:t>
      </w:r>
      <w:proofErr w:type="gramStart"/>
      <w:r w:rsidR="00477D85" w:rsidRPr="00AF7374">
        <w:t>1..</w:t>
      </w:r>
      <w:proofErr w:type="gramEnd"/>
      <w:r w:rsidR="00477D85" w:rsidRPr="00AF7374">
        <w:t>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proofErr w:type="gramStart"/>
      <w:r w:rsidR="007C658F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>VAPAAEHTOINEN nolla tai useampi [</w:t>
      </w:r>
      <w:proofErr w:type="gramStart"/>
      <w:r w:rsidR="00477D85">
        <w:t>0..</w:t>
      </w:r>
      <w:proofErr w:type="gramEnd"/>
      <w:r w:rsidR="00477D85">
        <w:t xml:space="preserve">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proofErr w:type="gramStart"/>
      <w:r>
        <w:t>component.organizer</w:t>
      </w:r>
      <w:proofErr w:type="spellEnd"/>
      <w:proofErr w:type="gram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proofErr w:type="gramStart"/>
      <w:r>
        <w:t>{</w:t>
      </w:r>
      <w:r w:rsidR="004C33D3">
        <w:t xml:space="preserve"> JOS</w:t>
      </w:r>
      <w:proofErr w:type="gramEnd"/>
      <w:r w:rsidR="004C33D3">
        <w:t xml:space="preserve">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56" w:name="_Tapahtuman_tunniste_–"/>
    <w:bookmarkEnd w:id="56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7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58" w:name="_Tapahtuman_Hilmo-tunniste_–"/>
    <w:bookmarkEnd w:id="58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9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60" w:name="_Oirearvio_–_organizer"/>
    <w:bookmarkEnd w:id="60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61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</w:t>
      </w:r>
      <w:proofErr w:type="gramStart"/>
      <w:r w:rsidR="00477D85" w:rsidRPr="007E0AC1">
        <w:t>1..</w:t>
      </w:r>
      <w:proofErr w:type="gramEnd"/>
      <w:r w:rsidR="00477D85" w:rsidRPr="007E0AC1">
        <w:t>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>PAKOLLINEN yksi [</w:t>
      </w:r>
      <w:proofErr w:type="gramStart"/>
      <w:r w:rsidR="00477D85" w:rsidRPr="00844392">
        <w:t>1..</w:t>
      </w:r>
      <w:proofErr w:type="gramEnd"/>
      <w:r w:rsidR="00477D85" w:rsidRPr="00844392">
        <w:t xml:space="preserve">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62" w:name="_Yhteydenoton_syy_–"/>
    <w:bookmarkEnd w:id="62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63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5403B369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ins w:id="64" w:author="Eklund Marjut" w:date="2025-09-11T14:55:00Z">
        <w:r w:rsidR="004F0A3D">
          <w:t>.2007</w:t>
        </w:r>
      </w:ins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ins w:id="65" w:author="Eklund Marjut" w:date="2025-09-11T14:56:00Z">
        <w:r w:rsidR="004F0A3D">
          <w:t>.202501</w:t>
        </w:r>
      </w:ins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66" w:name="_Arvio_oireen_alkamispäivästä"/>
    <w:bookmarkEnd w:id="66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67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6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68" w:name="_Arvio_oireen_alkamisajasta"/>
    <w:bookmarkEnd w:id="68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69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70" w:name="_Ammattihenkilön_arvio_hoidon"/>
    <w:bookmarkStart w:id="71" w:name="_Hlk160019031"/>
    <w:bookmarkEnd w:id="70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72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71"/>
      <w:r w:rsidR="00477D85" w:rsidRPr="000677C0">
        <w:t xml:space="preserve">– </w:t>
      </w:r>
      <w:proofErr w:type="spellStart"/>
      <w:r w:rsidR="00477D85" w:rsidRPr="000677C0">
        <w:t>observation</w:t>
      </w:r>
      <w:bookmarkEnd w:id="7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6DECBDA3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>.31</w:t>
      </w:r>
      <w:ins w:id="73" w:author="Eklund Marjut" w:date="2025-09-11T14:58:00Z">
        <w:r w:rsidR="004F0A3D">
          <w:t>.</w:t>
        </w:r>
      </w:ins>
      <w:ins w:id="74" w:author="Eklund Marjut" w:date="2025-09-11T15:11:00Z">
        <w:r w:rsidR="003650C8">
          <w:t>2007</w:t>
        </w:r>
      </w:ins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ins w:id="75" w:author="Eklund Marjut" w:date="2025-09-11T15:11:00Z">
        <w:r w:rsidR="003650C8">
          <w:t>.202501</w:t>
        </w:r>
      </w:ins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ins w:id="76" w:author="Eklund Marjut" w:date="2025-09-11T15:11:00Z">
        <w:r w:rsidR="003650C8">
          <w:t>.1999</w:t>
        </w:r>
      </w:ins>
      <w:r w:rsidR="00477D85">
        <w:t>) C</w:t>
      </w:r>
      <w:r w:rsidR="009F1D96">
        <w:t>D</w:t>
      </w:r>
      <w:r w:rsidR="00477D85">
        <w:t>-tietotyypillä</w:t>
      </w:r>
    </w:p>
    <w:bookmarkStart w:id="77" w:name="_Hoidon_tarpeen_arvioinnin"/>
    <w:bookmarkEnd w:id="77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78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7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55472CDE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ins w:id="79" w:author="Eklund Marjut" w:date="2025-09-11T15:12:00Z">
        <w:r w:rsidR="003650C8">
          <w:t>.2008</w:t>
        </w:r>
      </w:ins>
      <w:r w:rsidR="00477D85">
        <w:t>) C</w:t>
      </w:r>
      <w:r w:rsidR="009F1D96">
        <w:t>D</w:t>
      </w:r>
      <w:r w:rsidR="00477D85">
        <w:t>-tietotyypillä</w:t>
      </w:r>
    </w:p>
    <w:bookmarkStart w:id="80" w:name="_Vastaanottava_palvelunantaja_–"/>
    <w:bookmarkEnd w:id="80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81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lastRenderedPageBreak/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>yksi [</w:t>
      </w:r>
      <w:proofErr w:type="gramStart"/>
      <w:r w:rsidR="003D5D33">
        <w:t>1..</w:t>
      </w:r>
      <w:proofErr w:type="gramEnd"/>
      <w:r w:rsidR="003D5D33">
        <w:t xml:space="preserve">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F96D0F5" w14:textId="77777777" w:rsidR="003D5D33" w:rsidRDefault="003D5D33" w:rsidP="003D5D33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82" w:name="_Esitiedot_asiakkaan_tai"/>
    <w:bookmarkEnd w:id="82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83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8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84" w:name="_Yleinen_toimintakyky_-"/>
      <w:bookmarkEnd w:id="84"/>
    </w:p>
    <w:p w14:paraId="53CBF883" w14:textId="64093362" w:rsidR="009E426A" w:rsidRDefault="000730D0" w:rsidP="003B5C10">
      <w:pPr>
        <w:pStyle w:val="Otsikko2"/>
      </w:pPr>
      <w:hyperlink w:anchor="_Hoidon_tarpeen_ARVION" w:history="1">
        <w:bookmarkStart w:id="85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85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2248C1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proofErr w:type="gramStart"/>
      <w:r w:rsidR="009E426A">
        <w:t>1</w:t>
      </w:r>
      <w:r w:rsidR="009E426A" w:rsidRPr="00AE0334">
        <w:t>..</w:t>
      </w:r>
      <w:proofErr w:type="gramEnd"/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86" w:name="_Lisätiedot_nykytilasta_-"/>
    <w:bookmarkEnd w:id="86"/>
    <w:p w14:paraId="53970B2D" w14:textId="606A688D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del w:id="87" w:author="Eklund Marjut" w:date="2025-05-22T13:13:00Z">
        <w:r w:rsidR="00477D85" w:rsidRPr="00941634" w:rsidDel="00DA6101">
          <w:rPr>
            <w:rStyle w:val="Hyperlinkki"/>
          </w:rPr>
          <w:delText>Lisätiedot nykytilasta</w:delText>
        </w:r>
      </w:del>
      <w:bookmarkStart w:id="88" w:name="_Toc198812198"/>
      <w:ins w:id="89" w:author="Eklund Marjut" w:date="2025-05-22T13:13:00Z">
        <w:r w:rsidR="00DA6101">
          <w:rPr>
            <w:rStyle w:val="Hyperlinkki"/>
          </w:rPr>
          <w:t>Lisätiedot ja suunnitelma</w:t>
        </w:r>
      </w:ins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88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2248C1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914EAE6" w14:textId="137A6559" w:rsidR="001D23E0" w:rsidRPr="0095153D" w:rsidRDefault="001D23E0" w:rsidP="001D23E0">
      <w:pPr>
        <w:pStyle w:val="Snt1"/>
      </w:pPr>
      <w:r>
        <w:lastRenderedPageBreak/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del w:id="90" w:author="Eklund Marjut" w:date="2025-05-22T13:15:00Z">
        <w:r w:rsidDel="00DA6101">
          <w:delText xml:space="preserve">nykytilasta </w:delText>
        </w:r>
      </w:del>
      <w:ins w:id="91" w:author="Eklund Marjut" w:date="2025-05-22T13:15:00Z">
        <w:r w:rsidR="00DA6101">
          <w:t xml:space="preserve">ja suunnitelma </w:t>
        </w:r>
      </w:ins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56F3E412" w:rsidR="003B02BD" w:rsidRPr="003B02BD" w:rsidRDefault="001D23E0" w:rsidP="003B02BD">
      <w:r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proofErr w:type="gramStart"/>
      <w:r>
        <w:t>1</w:t>
      </w:r>
      <w:r w:rsidRPr="00AE0334">
        <w:t>..</w:t>
      </w:r>
      <w:proofErr w:type="gramEnd"/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del w:id="92" w:author="Eklund Marjut" w:date="2025-05-22T13:15:00Z">
        <w:r w:rsidDel="00DA6101">
          <w:delText>nykytilasta</w:delText>
        </w:r>
        <w:r w:rsidRPr="001755A4" w:rsidDel="00DA6101">
          <w:delText xml:space="preserve"> </w:delText>
        </w:r>
      </w:del>
      <w:ins w:id="93" w:author="Eklund Marjut" w:date="2025-05-22T13:15:00Z">
        <w:r w:rsidR="00DA6101">
          <w:t>ja suunnitelma</w:t>
        </w:r>
        <w:r w:rsidR="00DA6101" w:rsidRPr="001755A4">
          <w:t xml:space="preserve"> </w:t>
        </w:r>
      </w:ins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94" w:name="_ENSIHOITOKERTOMUKSEN_TIETORYHMÄT"/>
      <w:bookmarkStart w:id="95" w:name="_OPTOMETRIAKERTOMUKSEN_TIETORYHMÄT"/>
      <w:bookmarkStart w:id="96" w:name="_OPTOMETRIAMERKINTÖJEN_TIETORYHMÄT"/>
      <w:bookmarkStart w:id="97" w:name="_Potilasmäärän_luokka_-"/>
      <w:bookmarkStart w:id="98" w:name="_Lisätiedot_tutkimukseen_tulon"/>
      <w:bookmarkStart w:id="99" w:name="_Potilaan_toimintakyky_observation"/>
      <w:bookmarkStart w:id="100" w:name="_Potilaan_yhteyshenkilöt_organizer"/>
      <w:bookmarkStart w:id="101" w:name="_Silmälasien_tai_piilolasien"/>
      <w:bookmarkStart w:id="102" w:name="_Kyynelnesteestä_tehty_havainto"/>
      <w:bookmarkStart w:id="103" w:name="_Lisätieto_stereonäöstä_-observation"/>
      <w:bookmarkStart w:id="104" w:name="_Silmän_mukautumiskyky_-organizer"/>
      <w:bookmarkStart w:id="105" w:name="_Mukautumiskyvyn_määrä_-observation"/>
      <w:bookmarkStart w:id="106" w:name="_Silmän_mukautumiskyvyn_määrän"/>
      <w:bookmarkStart w:id="107" w:name="_Mukautumiskyvyn_jousto_-observation"/>
      <w:bookmarkStart w:id="108" w:name="_Dynaaminen_skiaskopia_-observation"/>
      <w:bookmarkStart w:id="109" w:name="_Skiaskopian_menetelmä_-observation"/>
      <w:bookmarkStart w:id="110" w:name="_Silmän_mukautumiskyvyn_toimintaa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111" w:name="_Potilaan_elvytys"/>
      <w:bookmarkEnd w:id="111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112" w:name="_Toc198812199"/>
      <w:r w:rsidRPr="00BB0D12">
        <w:rPr>
          <w:caps w:val="0"/>
        </w:rPr>
        <w:lastRenderedPageBreak/>
        <w:t>VERSIOHISTORIA</w:t>
      </w:r>
      <w:bookmarkEnd w:id="112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2248C1" w14:paraId="20D1FDBC" w14:textId="77777777" w:rsidTr="00622161">
        <w:trPr>
          <w:ins w:id="113" w:author="Eklund Marjut" w:date="2025-09-11T14:51:00Z"/>
        </w:trPr>
        <w:tc>
          <w:tcPr>
            <w:tcW w:w="988" w:type="dxa"/>
          </w:tcPr>
          <w:p w14:paraId="68710379" w14:textId="5E171430" w:rsidR="002248C1" w:rsidRDefault="002248C1" w:rsidP="00F52758">
            <w:pPr>
              <w:rPr>
                <w:ins w:id="114" w:author="Eklund Marjut" w:date="2025-09-11T14:51:00Z"/>
              </w:rPr>
            </w:pPr>
            <w:ins w:id="115" w:author="Eklund Marjut" w:date="2025-09-11T14:52:00Z">
              <w:r>
                <w:t>1.0 RC2</w:t>
              </w:r>
            </w:ins>
          </w:p>
        </w:tc>
        <w:tc>
          <w:tcPr>
            <w:tcW w:w="1559" w:type="dxa"/>
          </w:tcPr>
          <w:p w14:paraId="529F31E4" w14:textId="73714768" w:rsidR="002248C1" w:rsidRDefault="002248C1" w:rsidP="00F52758">
            <w:pPr>
              <w:rPr>
                <w:ins w:id="116" w:author="Eklund Marjut" w:date="2025-09-11T14:51:00Z"/>
              </w:rPr>
            </w:pPr>
            <w:ins w:id="117" w:author="Eklund Marjut" w:date="2025-09-11T14:52:00Z">
              <w:r>
                <w:t>11.9.2025</w:t>
              </w:r>
            </w:ins>
          </w:p>
        </w:tc>
        <w:tc>
          <w:tcPr>
            <w:tcW w:w="1276" w:type="dxa"/>
          </w:tcPr>
          <w:p w14:paraId="4049D81C" w14:textId="6ED437EF" w:rsidR="002248C1" w:rsidRDefault="002248C1" w:rsidP="00F52758">
            <w:pPr>
              <w:rPr>
                <w:ins w:id="118" w:author="Eklund Marjut" w:date="2025-09-11T14:51:00Z"/>
              </w:rPr>
            </w:pPr>
            <w:ins w:id="119" w:author="Eklund Marjut" w:date="2025-09-11T14:52:00Z">
              <w:r>
                <w:t>Kanta</w:t>
              </w:r>
            </w:ins>
          </w:p>
        </w:tc>
        <w:tc>
          <w:tcPr>
            <w:tcW w:w="5386" w:type="dxa"/>
          </w:tcPr>
          <w:p w14:paraId="6BF493AB" w14:textId="436FA00E" w:rsidR="002248C1" w:rsidRDefault="003650C8" w:rsidP="00F52758">
            <w:pPr>
              <w:rPr>
                <w:ins w:id="120" w:author="Eklund Marjut" w:date="2025-09-11T14:51:00Z"/>
              </w:rPr>
            </w:pPr>
            <w:ins w:id="121" w:author="Eklund Marjut" w:date="2025-09-11T15:13:00Z">
              <w:r>
                <w:t>Tar</w:t>
              </w:r>
            </w:ins>
            <w:ins w:id="122" w:author="Eklund Marjut" w:date="2025-09-11T15:15:00Z">
              <w:r>
                <w:t xml:space="preserve">kennettu </w:t>
              </w:r>
            </w:ins>
            <w:ins w:id="123" w:author="Eklund Marjut" w:date="2025-09-11T15:16:00Z">
              <w:r>
                <w:t>puuttuneita luokitusten version tunnisteita lukuihin 3.1.2, 3.2.3</w:t>
              </w:r>
              <w:r w:rsidR="000730D0">
                <w:t>.1</w:t>
              </w:r>
            </w:ins>
            <w:ins w:id="124" w:author="Eklund Marjut" w:date="2025-09-11T15:17:00Z">
              <w:r w:rsidR="000730D0">
                <w:t xml:space="preserve">, </w:t>
              </w:r>
              <w:r w:rsidR="000730D0">
                <w:t>3.2.3.</w:t>
              </w:r>
              <w:r w:rsidR="000730D0">
                <w:t>4</w:t>
              </w:r>
            </w:ins>
            <w:ins w:id="125" w:author="Eklund Marjut" w:date="2025-09-11T15:16:00Z">
              <w:r>
                <w:t xml:space="preserve"> ja 3.2.4</w:t>
              </w:r>
            </w:ins>
            <w:ins w:id="126" w:author="Eklund Marjut" w:date="2025-09-11T15:17:00Z">
              <w:r w:rsidR="000730D0">
                <w:t>.</w:t>
              </w:r>
            </w:ins>
          </w:p>
        </w:tc>
      </w:tr>
      <w:tr w:rsidR="00D34163" w14:paraId="080569F4" w14:textId="77777777" w:rsidTr="00622161">
        <w:trPr>
          <w:ins w:id="127" w:author="Eklund Marjut" w:date="2025-08-21T15:13:00Z"/>
        </w:trPr>
        <w:tc>
          <w:tcPr>
            <w:tcW w:w="988" w:type="dxa"/>
          </w:tcPr>
          <w:p w14:paraId="36D95B8E" w14:textId="7B7F4F6D" w:rsidR="00D34163" w:rsidRDefault="00D34163" w:rsidP="00F52758">
            <w:pPr>
              <w:rPr>
                <w:ins w:id="128" w:author="Eklund Marjut" w:date="2025-08-21T15:13:00Z"/>
              </w:rPr>
            </w:pPr>
          </w:p>
        </w:tc>
        <w:tc>
          <w:tcPr>
            <w:tcW w:w="1559" w:type="dxa"/>
          </w:tcPr>
          <w:p w14:paraId="4B9A2629" w14:textId="035F1408" w:rsidR="00D34163" w:rsidRDefault="00D34163" w:rsidP="00F52758">
            <w:pPr>
              <w:rPr>
                <w:ins w:id="129" w:author="Eklund Marjut" w:date="2025-08-21T15:13:00Z"/>
              </w:rPr>
            </w:pPr>
            <w:ins w:id="130" w:author="Eklund Marjut" w:date="2025-08-21T15:13:00Z">
              <w:r>
                <w:t>21.8.2025</w:t>
              </w:r>
            </w:ins>
          </w:p>
        </w:tc>
        <w:tc>
          <w:tcPr>
            <w:tcW w:w="1276" w:type="dxa"/>
          </w:tcPr>
          <w:p w14:paraId="73B6C8FC" w14:textId="1E51679B" w:rsidR="00D34163" w:rsidRDefault="00D34163" w:rsidP="00F52758">
            <w:pPr>
              <w:rPr>
                <w:ins w:id="131" w:author="Eklund Marjut" w:date="2025-08-21T15:13:00Z"/>
              </w:rPr>
            </w:pPr>
            <w:ins w:id="132" w:author="Eklund Marjut" w:date="2025-08-21T15:13:00Z">
              <w:r>
                <w:t>Kanta</w:t>
              </w:r>
            </w:ins>
          </w:p>
        </w:tc>
        <w:tc>
          <w:tcPr>
            <w:tcW w:w="5386" w:type="dxa"/>
          </w:tcPr>
          <w:p w14:paraId="4649606F" w14:textId="1E2C9CEB" w:rsidR="00D34163" w:rsidRDefault="00D34163" w:rsidP="00F52758">
            <w:pPr>
              <w:rPr>
                <w:ins w:id="133" w:author="Eklund Marjut" w:date="2025-08-21T15:13:00Z"/>
              </w:rPr>
            </w:pPr>
            <w:ins w:id="134" w:author="Eklund Marjut" w:date="2025-08-21T15:14:00Z">
              <w:r>
                <w:t>Luku 3.1.2, päivitetty luokituksen THL-yhteystapa version tunniste.</w:t>
              </w:r>
            </w:ins>
          </w:p>
        </w:tc>
      </w:tr>
      <w:tr w:rsidR="00F52758" w14:paraId="18CC4603" w14:textId="77777777" w:rsidTr="00622161">
        <w:trPr>
          <w:ins w:id="135" w:author="Eklund Marjut" w:date="2025-05-22T13:19:00Z"/>
        </w:trPr>
        <w:tc>
          <w:tcPr>
            <w:tcW w:w="988" w:type="dxa"/>
          </w:tcPr>
          <w:p w14:paraId="3C5F18D5" w14:textId="4506E146" w:rsidR="00F52758" w:rsidRDefault="00F52758" w:rsidP="00F52758">
            <w:pPr>
              <w:rPr>
                <w:ins w:id="136" w:author="Eklund Marjut" w:date="2025-05-22T13:19:00Z"/>
              </w:rPr>
            </w:pPr>
          </w:p>
        </w:tc>
        <w:tc>
          <w:tcPr>
            <w:tcW w:w="1559" w:type="dxa"/>
          </w:tcPr>
          <w:p w14:paraId="2748804B" w14:textId="30EC7011" w:rsidR="00F52758" w:rsidRDefault="00F52758" w:rsidP="00F52758">
            <w:pPr>
              <w:rPr>
                <w:ins w:id="137" w:author="Eklund Marjut" w:date="2025-05-22T13:19:00Z"/>
              </w:rPr>
            </w:pPr>
            <w:ins w:id="138" w:author="Eklund Marjut" w:date="2025-08-14T13:28:00Z">
              <w:r>
                <w:t>14.8.2025</w:t>
              </w:r>
            </w:ins>
          </w:p>
        </w:tc>
        <w:tc>
          <w:tcPr>
            <w:tcW w:w="1276" w:type="dxa"/>
          </w:tcPr>
          <w:p w14:paraId="236E79B7" w14:textId="79941CCB" w:rsidR="00F52758" w:rsidRDefault="00F52758" w:rsidP="00F52758">
            <w:pPr>
              <w:rPr>
                <w:ins w:id="139" w:author="Eklund Marjut" w:date="2025-05-22T13:19:00Z"/>
              </w:rPr>
            </w:pPr>
            <w:ins w:id="140" w:author="Eklund Marjut" w:date="2025-08-14T13:28:00Z">
              <w:r>
                <w:t>Kanta</w:t>
              </w:r>
            </w:ins>
          </w:p>
        </w:tc>
        <w:tc>
          <w:tcPr>
            <w:tcW w:w="5386" w:type="dxa"/>
          </w:tcPr>
          <w:p w14:paraId="60402B5C" w14:textId="42218D6C" w:rsidR="00F52758" w:rsidRDefault="00F52758" w:rsidP="00F52758">
            <w:pPr>
              <w:rPr>
                <w:ins w:id="141" w:author="Eklund Marjut" w:date="2025-05-22T13:19:00Z"/>
              </w:rPr>
            </w:pPr>
            <w:ins w:id="142" w:author="Eklund Marjut" w:date="2025-08-14T13:28:00Z">
              <w:r>
                <w:t xml:space="preserve">Luku 3.1, korjattu tietorakenteiden </w:t>
              </w:r>
              <w:proofErr w:type="spellStart"/>
              <w:r>
                <w:t>codeId</w:t>
              </w:r>
              <w:proofErr w:type="spellEnd"/>
              <w:r>
                <w:t xml:space="preserve">-virheitä. </w:t>
              </w:r>
            </w:ins>
          </w:p>
        </w:tc>
      </w:tr>
      <w:tr w:rsidR="00F52758" w14:paraId="680BCBEB" w14:textId="77777777" w:rsidTr="00622161">
        <w:trPr>
          <w:ins w:id="143" w:author="Eklund Marjut" w:date="2025-08-14T13:08:00Z"/>
        </w:trPr>
        <w:tc>
          <w:tcPr>
            <w:tcW w:w="988" w:type="dxa"/>
          </w:tcPr>
          <w:p w14:paraId="12524BEF" w14:textId="77777777" w:rsidR="00F52758" w:rsidRDefault="00F52758" w:rsidP="00F52758">
            <w:pPr>
              <w:rPr>
                <w:ins w:id="144" w:author="Eklund Marjut" w:date="2025-08-14T13:08:00Z"/>
              </w:rPr>
            </w:pPr>
          </w:p>
        </w:tc>
        <w:tc>
          <w:tcPr>
            <w:tcW w:w="1559" w:type="dxa"/>
          </w:tcPr>
          <w:p w14:paraId="7A37D20F" w14:textId="24E54AAE" w:rsidR="00F52758" w:rsidRDefault="00F52758" w:rsidP="00F52758">
            <w:pPr>
              <w:rPr>
                <w:ins w:id="145" w:author="Eklund Marjut" w:date="2025-08-14T13:08:00Z"/>
              </w:rPr>
            </w:pPr>
            <w:ins w:id="146" w:author="Eklund Marjut" w:date="2025-05-22T13:21:00Z">
              <w:r>
                <w:t>22.5.2025</w:t>
              </w:r>
            </w:ins>
          </w:p>
        </w:tc>
        <w:tc>
          <w:tcPr>
            <w:tcW w:w="1276" w:type="dxa"/>
          </w:tcPr>
          <w:p w14:paraId="4A82792B" w14:textId="0B6EC7B6" w:rsidR="00F52758" w:rsidRDefault="00F52758" w:rsidP="00F52758">
            <w:pPr>
              <w:rPr>
                <w:ins w:id="147" w:author="Eklund Marjut" w:date="2025-08-14T13:08:00Z"/>
              </w:rPr>
            </w:pPr>
            <w:ins w:id="148" w:author="Eklund Marjut" w:date="2025-05-22T13:21:00Z">
              <w:r>
                <w:t>Kanta</w:t>
              </w:r>
            </w:ins>
          </w:p>
        </w:tc>
        <w:tc>
          <w:tcPr>
            <w:tcW w:w="5386" w:type="dxa"/>
          </w:tcPr>
          <w:p w14:paraId="0A6F39DF" w14:textId="33F04412" w:rsidR="00F52758" w:rsidRDefault="00F52758" w:rsidP="00F52758">
            <w:pPr>
              <w:rPr>
                <w:ins w:id="149" w:author="Eklund Marjut" w:date="2025-08-14T13:08:00Z"/>
              </w:rPr>
            </w:pPr>
            <w:ins w:id="150" w:author="Eklund Marjut" w:date="2025-05-22T13:23:00Z">
              <w:r>
                <w:t>Tiedon 24 nimen muutos (Lisätiedot ja suunnitelma)</w:t>
              </w:r>
            </w:ins>
            <w:ins w:id="151" w:author="Eklund Marjut" w:date="2025-05-22T13:24:00Z">
              <w:r>
                <w:t>. Muutokset: Kuva 2, luku 3 näyttömuodon kuvaus</w:t>
              </w:r>
            </w:ins>
            <w:ins w:id="152" w:author="Eklund Marjut" w:date="2025-05-22T13:25:00Z">
              <w:r>
                <w:t xml:space="preserve"> ja rakenne</w:t>
              </w:r>
            </w:ins>
            <w:ins w:id="153" w:author="Eklund Marjut" w:date="2025-05-22T13:24:00Z">
              <w:r>
                <w:t>,</w:t>
              </w:r>
            </w:ins>
            <w:ins w:id="154" w:author="Eklund Marjut" w:date="2025-05-22T13:25:00Z">
              <w:r>
                <w:t xml:space="preserve"> luku 3.4</w:t>
              </w:r>
            </w:ins>
            <w:ins w:id="155" w:author="Eklund Marjut" w:date="2025-05-22T13:24:00Z">
              <w:r>
                <w:t xml:space="preserve"> </w:t>
              </w:r>
            </w:ins>
          </w:p>
        </w:tc>
      </w:tr>
      <w:tr w:rsidR="00F52758" w14:paraId="43E9AEB8" w14:textId="77777777" w:rsidTr="00622161">
        <w:tc>
          <w:tcPr>
            <w:tcW w:w="988" w:type="dxa"/>
          </w:tcPr>
          <w:p w14:paraId="7DD79DF8" w14:textId="099EB09F" w:rsidR="00F52758" w:rsidRDefault="00F52758" w:rsidP="00F52758">
            <w:r>
              <w:t>1.0 RC1</w:t>
            </w:r>
          </w:p>
        </w:tc>
        <w:tc>
          <w:tcPr>
            <w:tcW w:w="1559" w:type="dxa"/>
          </w:tcPr>
          <w:p w14:paraId="53D43445" w14:textId="644CCDB6" w:rsidR="00F52758" w:rsidRDefault="00F52758" w:rsidP="00F52758">
            <w:r>
              <w:t>25.6.2024</w:t>
            </w:r>
          </w:p>
        </w:tc>
        <w:tc>
          <w:tcPr>
            <w:tcW w:w="1276" w:type="dxa"/>
          </w:tcPr>
          <w:p w14:paraId="0EE61A9A" w14:textId="440C50FE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2C975020" w14:textId="216E388D" w:rsidR="00F52758" w:rsidRDefault="00F52758" w:rsidP="00F52758">
            <w:r>
              <w:t>Muutettu 1.0 RC1-versioksi Kanta.fi-julkaisua varten.</w:t>
            </w:r>
          </w:p>
        </w:tc>
      </w:tr>
      <w:tr w:rsidR="00F52758" w14:paraId="2CDB25BE" w14:textId="77777777" w:rsidTr="00622161">
        <w:tc>
          <w:tcPr>
            <w:tcW w:w="988" w:type="dxa"/>
          </w:tcPr>
          <w:p w14:paraId="5DA6A3A2" w14:textId="77777777" w:rsidR="00F52758" w:rsidRDefault="00F52758" w:rsidP="00F52758"/>
          <w:p w14:paraId="76A8976A" w14:textId="7875E387" w:rsidR="00F52758" w:rsidRDefault="00F52758" w:rsidP="00F52758">
            <w:r>
              <w:t xml:space="preserve">1.0  </w:t>
            </w:r>
          </w:p>
        </w:tc>
        <w:tc>
          <w:tcPr>
            <w:tcW w:w="1559" w:type="dxa"/>
          </w:tcPr>
          <w:p w14:paraId="27AD5AA9" w14:textId="77777777" w:rsidR="00F52758" w:rsidRDefault="00F52758" w:rsidP="00F52758"/>
          <w:p w14:paraId="3CC5A236" w14:textId="5CE065C7" w:rsidR="00F52758" w:rsidRDefault="00F52758" w:rsidP="00F52758">
            <w:r>
              <w:t>27.5.2024</w:t>
            </w:r>
          </w:p>
        </w:tc>
        <w:tc>
          <w:tcPr>
            <w:tcW w:w="1276" w:type="dxa"/>
          </w:tcPr>
          <w:p w14:paraId="69FF202D" w14:textId="77777777" w:rsidR="00F52758" w:rsidRDefault="00F52758" w:rsidP="00F52758"/>
          <w:p w14:paraId="04ECD041" w14:textId="407BD74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4FDA4247" w14:textId="77777777" w:rsidR="00F52758" w:rsidRDefault="00F52758" w:rsidP="00F52758"/>
          <w:p w14:paraId="766B6DA4" w14:textId="7B824692" w:rsidR="00F52758" w:rsidRDefault="00F52758" w:rsidP="00F52758">
            <w:r>
              <w:t>Kommentointikierroksen aikaisia tarkennuksia</w:t>
            </w:r>
          </w:p>
          <w:p w14:paraId="239EBCC9" w14:textId="77777777" w:rsidR="00F52758" w:rsidRDefault="00F52758" w:rsidP="00F52758">
            <w:r>
              <w:t>Luku 2.1, lisätty tarkennus lisänäkymän käytön tarpeesta.</w:t>
            </w:r>
          </w:p>
          <w:p w14:paraId="0D38F3B2" w14:textId="77777777" w:rsidR="00F52758" w:rsidRDefault="00F52758" w:rsidP="00F52758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F52758" w:rsidRDefault="00F52758" w:rsidP="00F52758">
            <w:r>
              <w:t xml:space="preserve">Luku 3.1, </w:t>
            </w:r>
            <w:proofErr w:type="gramStart"/>
            <w:r>
              <w:t>ammatti-tiedon</w:t>
            </w:r>
            <w:proofErr w:type="gramEnd"/>
            <w:r>
              <w:t xml:space="preserve"> koodi korjattu, po. 13.</w:t>
            </w:r>
            <w:r>
              <w:br/>
            </w:r>
            <w:proofErr w:type="spellStart"/>
            <w:r>
              <w:t>entryRelationship</w:t>
            </w:r>
            <w:proofErr w:type="spellEnd"/>
            <w:r>
              <w:t>-rakenteet eriytetty omiksi luvuikseen 3.1.1-3.1.3.</w:t>
            </w:r>
          </w:p>
          <w:p w14:paraId="7720940C" w14:textId="6E81D8A4" w:rsidR="00F52758" w:rsidRDefault="00F52758" w:rsidP="00F52758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 xml:space="preserve">-rakenteella; </w:t>
            </w:r>
            <w:r w:rsidRPr="00176C6F">
              <w:t xml:space="preserve">Palvelutapahtuman tunniste ja </w:t>
            </w:r>
            <w:r>
              <w:t xml:space="preserve">Tapahtuman </w:t>
            </w:r>
            <w:proofErr w:type="spellStart"/>
            <w:r w:rsidRPr="00176C6F">
              <w:t>Hilmo</w:t>
            </w:r>
            <w:proofErr w:type="spellEnd"/>
            <w:r w:rsidRPr="00176C6F">
              <w:t>-tunnist</w:t>
            </w:r>
            <w:r>
              <w:t>eelta poistettu näyttömuoto, Hoidon tarpeen arvioinnin tulos, pakollisuusehtoa tarkennettu</w:t>
            </w:r>
          </w:p>
          <w:p w14:paraId="0BFE10E7" w14:textId="69E07CED" w:rsidR="00F52758" w:rsidRDefault="00F52758" w:rsidP="00F52758">
            <w:r>
              <w:t xml:space="preserve">Luku 3.3,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F52758" w14:paraId="53DC5284" w14:textId="77777777" w:rsidTr="00622161">
        <w:tc>
          <w:tcPr>
            <w:tcW w:w="988" w:type="dxa"/>
          </w:tcPr>
          <w:p w14:paraId="15887AF1" w14:textId="19047ED6" w:rsidR="00F52758" w:rsidRDefault="00F52758" w:rsidP="00F52758">
            <w:r>
              <w:t>0.9</w:t>
            </w:r>
          </w:p>
        </w:tc>
        <w:tc>
          <w:tcPr>
            <w:tcW w:w="1559" w:type="dxa"/>
          </w:tcPr>
          <w:p w14:paraId="2FE11D09" w14:textId="4C18C638" w:rsidR="00F52758" w:rsidRDefault="00F52758" w:rsidP="00F52758">
            <w:r>
              <w:t>9.4.2024</w:t>
            </w:r>
          </w:p>
        </w:tc>
        <w:tc>
          <w:tcPr>
            <w:tcW w:w="1276" w:type="dxa"/>
          </w:tcPr>
          <w:p w14:paraId="6A239F8F" w14:textId="3D004EA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73AD211D" w14:textId="01133508" w:rsidR="00F52758" w:rsidRDefault="00F52758" w:rsidP="00F52758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42A91821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  <w:del w:id="7" w:author="Eklund Marjut" w:date="2025-05-22T13:16:00Z">
            <w:r w:rsidR="00EA0CF9" w:rsidDel="00DA6101">
              <w:delText>RC1</w:delText>
            </w:r>
          </w:del>
          <w:ins w:id="8" w:author="Eklund Marjut" w:date="2025-05-22T13:16:00Z">
            <w:r w:rsidR="00DA6101">
              <w:t>RC2</w:t>
            </w:r>
          </w:ins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4489AEF1" w:rsidR="00074862" w:rsidRPr="008F5278" w:rsidRDefault="00084634" w:rsidP="00AE0334">
          <w:pPr>
            <w:pStyle w:val="Yltunniste"/>
          </w:pPr>
          <w:del w:id="9" w:author="Eklund Marjut" w:date="2025-05-22T13:18:00Z">
            <w:r w:rsidDel="00DA6101">
              <w:fldChar w:fldCharType="begin"/>
            </w:r>
            <w:r w:rsidDel="00DA6101">
              <w:delInstrText xml:space="preserve"> DOCPROPERTY  Pvm  \* MERGEFORMAT </w:delInstrText>
            </w:r>
            <w:r w:rsidDel="00DA6101">
              <w:fldChar w:fldCharType="separate"/>
            </w:r>
            <w:r w:rsidR="005906B3" w:rsidDel="00DA6101">
              <w:delText>27</w:delText>
            </w:r>
            <w:r w:rsidR="00CB68D9" w:rsidDel="00DA6101">
              <w:delText>.</w:delText>
            </w:r>
            <w:r w:rsidR="00E75CC6" w:rsidDel="00DA6101">
              <w:delText>5</w:delText>
            </w:r>
            <w:r w:rsidR="00CB68D9" w:rsidDel="00DA6101">
              <w:delText>.2024</w:delText>
            </w:r>
            <w:r w:rsidDel="00DA6101">
              <w:fldChar w:fldCharType="end"/>
            </w:r>
          </w:del>
          <w:ins w:id="10" w:author="Eklund Marjut" w:date="2025-09-11T14:51:00Z">
            <w:r w:rsidR="002248C1">
              <w:t>11</w:t>
            </w:r>
          </w:ins>
          <w:ins w:id="11" w:author="Eklund Marjut" w:date="2025-05-22T13:18:00Z">
            <w:r w:rsidR="00DA6101">
              <w:t>.</w:t>
            </w:r>
          </w:ins>
          <w:ins w:id="12" w:author="Eklund Marjut" w:date="2025-09-11T14:51:00Z">
            <w:r w:rsidR="002248C1">
              <w:t>9</w:t>
            </w:r>
          </w:ins>
          <w:ins w:id="13" w:author="Eklund Marjut" w:date="2025-05-22T13:18:00Z">
            <w:r w:rsidR="00DA6101">
              <w:t>.2025</w:t>
            </w:r>
          </w:ins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r w:rsidR="000730D0">
            <w:fldChar w:fldCharType="begin"/>
          </w:r>
          <w:r w:rsidR="000730D0">
            <w:instrText xml:space="preserve"> DOCPROPERTY  OID  \* MERGEFORMAT </w:instrText>
          </w:r>
          <w:r w:rsidR="000730D0">
            <w:fldChar w:fldCharType="separate"/>
          </w:r>
          <w:r w:rsidR="00CB68D9">
            <w:t>1.2.246.777.11.2024.3</w:t>
          </w:r>
          <w:r w:rsidR="000730D0">
            <w:fldChar w:fldCharType="end"/>
          </w:r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klund Marjut">
    <w15:presenceInfo w15:providerId="AD" w15:userId="S::marjut.eklund@kela.fi::35403e63-4cf2-4a2a-a536-708bdd52f8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0D0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48C1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650C8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0A3D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4163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2758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77DD2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18</Pages>
  <Words>3828</Words>
  <Characters>31015</Characters>
  <Application>Microsoft Office Word</Application>
  <DocSecurity>0</DocSecurity>
  <Lines>258</Lines>
  <Paragraphs>69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Eklund Marjut</cp:lastModifiedBy>
  <cp:revision>6</cp:revision>
  <cp:lastPrinted>2015-10-27T12:19:00Z</cp:lastPrinted>
  <dcterms:created xsi:type="dcterms:W3CDTF">2025-05-22T10:30:00Z</dcterms:created>
  <dcterms:modified xsi:type="dcterms:W3CDTF">2025-09-11T12:17:00Z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